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0CDD08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 ____________________________________________ w roku ________</w:t>
      </w:r>
      <w:ins w:id="0" w:author="Aneta Wójcik - Nadleśnictwo Baligród" w:date="2024-02-13T11:58:00Z">
        <w:r w:rsidR="00D80CD2">
          <w:rPr>
            <w:rFonts w:ascii="Cambria" w:hAnsi="Cambria" w:cs="Arial"/>
            <w:bCs/>
            <w:sz w:val="22"/>
            <w:szCs w:val="22"/>
          </w:rPr>
          <w:t>- RABE</w:t>
        </w:r>
      </w:ins>
      <w:bookmarkStart w:id="1" w:name="_GoBack"/>
      <w:bookmarkEnd w:id="1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FEFD7A" w14:textId="77777777" w:rsidR="00936B81" w:rsidRDefault="00936B81">
      <w:r>
        <w:separator/>
      </w:r>
    </w:p>
  </w:endnote>
  <w:endnote w:type="continuationSeparator" w:id="0">
    <w:p w14:paraId="7B0A6578" w14:textId="77777777" w:rsidR="00936B81" w:rsidRDefault="00936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80CD2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42E0FC" w14:textId="77777777" w:rsidR="00936B81" w:rsidRDefault="00936B81">
      <w:r>
        <w:separator/>
      </w:r>
    </w:p>
  </w:footnote>
  <w:footnote w:type="continuationSeparator" w:id="0">
    <w:p w14:paraId="14F2DF92" w14:textId="77777777" w:rsidR="00936B81" w:rsidRDefault="00936B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eta Wójcik - Nadleśnictwo Baligród">
    <w15:presenceInfo w15:providerId="AD" w15:userId="S-1-5-21-1258824510-3303949563-3469234235-510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76CFE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36B81"/>
    <w:rsid w:val="0094788F"/>
    <w:rsid w:val="0096642B"/>
    <w:rsid w:val="009743D1"/>
    <w:rsid w:val="009C35D0"/>
    <w:rsid w:val="00A56AD3"/>
    <w:rsid w:val="00AF351F"/>
    <w:rsid w:val="00B121A2"/>
    <w:rsid w:val="00B61057"/>
    <w:rsid w:val="00B829C5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0CD2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Aneta Wójcik - Nadleśnictwo Baligród</cp:lastModifiedBy>
  <cp:revision>3</cp:revision>
  <dcterms:created xsi:type="dcterms:W3CDTF">2023-10-24T08:42:00Z</dcterms:created>
  <dcterms:modified xsi:type="dcterms:W3CDTF">2024-02-13T10:58:00Z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